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1A7" w:rsidRPr="006361A7" w:rsidRDefault="006361A7" w:rsidP="006361A7">
      <w:pPr>
        <w:spacing w:before="100" w:beforeAutospacing="1" w:after="100" w:afterAutospacing="1" w:line="240" w:lineRule="auto"/>
        <w:rPr>
          <w:rFonts w:ascii="Times New Roman" w:eastAsia="Times New Roman" w:hAnsi="Times New Roman" w:cs="Times New Roman"/>
          <w:sz w:val="24"/>
          <w:szCs w:val="24"/>
          <w:lang w:eastAsia="ru-RU"/>
        </w:rPr>
      </w:pPr>
      <w:r w:rsidRPr="006361A7">
        <w:rPr>
          <w:rFonts w:ascii="Times New Roman" w:eastAsia="Times New Roman" w:hAnsi="Times New Roman" w:cs="Times New Roman"/>
          <w:sz w:val="24"/>
          <w:szCs w:val="24"/>
          <w:lang w:eastAsia="ru-RU"/>
        </w:rPr>
        <w:t>Тест  «</w:t>
      </w:r>
      <w:proofErr w:type="spellStart"/>
      <w:r w:rsidRPr="006361A7">
        <w:rPr>
          <w:rFonts w:ascii="Times New Roman" w:eastAsia="Times New Roman" w:hAnsi="Times New Roman" w:cs="Times New Roman"/>
          <w:sz w:val="24"/>
          <w:szCs w:val="24"/>
          <w:lang w:eastAsia="ru-RU"/>
        </w:rPr>
        <w:t>Профпригодность</w:t>
      </w:r>
      <w:proofErr w:type="spellEnd"/>
      <w:r w:rsidRPr="006361A7">
        <w:rPr>
          <w:rFonts w:ascii="Times New Roman" w:eastAsia="Times New Roman" w:hAnsi="Times New Roman" w:cs="Times New Roman"/>
          <w:sz w:val="24"/>
          <w:szCs w:val="24"/>
          <w:lang w:eastAsia="ru-RU"/>
        </w:rPr>
        <w:t>»</w:t>
      </w:r>
    </w:p>
    <w:p w:rsidR="006361A7" w:rsidRDefault="006361A7" w:rsidP="006361A7">
      <w:pPr>
        <w:spacing w:before="100" w:beforeAutospacing="1" w:after="100" w:afterAutospacing="1" w:line="240" w:lineRule="auto"/>
        <w:rPr>
          <w:rFonts w:ascii="Times New Roman" w:eastAsia="Times New Roman" w:hAnsi="Times New Roman" w:cs="Times New Roman"/>
          <w:sz w:val="24"/>
          <w:szCs w:val="24"/>
          <w:u w:val="single"/>
          <w:lang w:eastAsia="ru-RU"/>
        </w:rPr>
      </w:pPr>
      <w:r w:rsidRPr="00990AA6">
        <w:rPr>
          <w:rFonts w:ascii="Times New Roman" w:eastAsia="Times New Roman" w:hAnsi="Times New Roman" w:cs="Times New Roman"/>
          <w:sz w:val="24"/>
          <w:szCs w:val="24"/>
          <w:u w:val="single"/>
          <w:lang w:eastAsia="ru-RU"/>
        </w:rPr>
        <w:t>Узнайте, к какому типу профессии вы склоны, а какой вид деятельности вам противопоказан. Ответьте на следующие вопросы</w:t>
      </w:r>
    </w:p>
    <w:p w:rsidR="006361A7" w:rsidRDefault="006361A7" w:rsidP="006361A7">
      <w:pPr>
        <w:pStyle w:val="a3"/>
        <w:numPr>
          <w:ilvl w:val="0"/>
          <w:numId w:val="1"/>
        </w:numPr>
        <w:spacing w:after="0" w:line="240" w:lineRule="atLeast"/>
        <w:rPr>
          <w:rFonts w:ascii="Times New Roman" w:eastAsia="Times New Roman" w:hAnsi="Times New Roman" w:cs="Times New Roman"/>
          <w:sz w:val="24"/>
          <w:szCs w:val="24"/>
          <w:lang w:eastAsia="ru-RU"/>
        </w:rPr>
      </w:pPr>
      <w:r w:rsidRPr="006361A7">
        <w:rPr>
          <w:rFonts w:ascii="Times New Roman" w:eastAsia="Times New Roman" w:hAnsi="Times New Roman" w:cs="Times New Roman"/>
          <w:sz w:val="24"/>
          <w:szCs w:val="24"/>
          <w:lang w:eastAsia="ru-RU"/>
        </w:rPr>
        <w:t>Новогодняя ночь для тебя – лучшее время, что бы:</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выспаться</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посмотреть телевизор</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оказаться в кругу друзей.</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 Из трех подарков ты предпочел бы:</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удочку, набор для вышивания</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коньки или лыжи</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турпутевку или билет на интересное представление.</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Отправиться в путешествие лучше всего:</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 одиночку</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с семьей или друзьями</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 незнакомой группой, чтобы была возможность обрести друзей.</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Если бы ты оказался в одиночестве на острове или в лесу, то</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почувствовал бы полную свободу</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занялся бы поиском выхода или каким-нибудь делом</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ощутил бы тоску, неприкаянность, страх.</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 В свое свободное время ты любишь:</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читать, посещать библиотеку, шахматную секцию, зоопарк, ловить рыбу, мечтать.</w:t>
      </w:r>
    </w:p>
    <w:p w:rsidR="006361A7" w:rsidRDefault="006361A7" w:rsidP="006361A7">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рисовать, читать,  музыкой. Шитьем или вязанием, ходить в походы, разговаривать по телефону, смотреть телевизор</w:t>
      </w:r>
    </w:p>
    <w:p w:rsidR="006361A7" w:rsidRPr="00963A3F" w:rsidRDefault="006361A7" w:rsidP="006361A7">
      <w:pPr>
        <w:spacing w:after="0" w:line="240" w:lineRule="atLeast"/>
        <w:rPr>
          <w:rFonts w:ascii="Times New Roman" w:eastAsia="Times New Roman" w:hAnsi="Times New Roman" w:cs="Times New Roman"/>
          <w:color w:val="C00000"/>
          <w:sz w:val="24"/>
          <w:szCs w:val="24"/>
          <w:lang w:eastAsia="ru-RU"/>
        </w:rPr>
      </w:pPr>
      <w:r>
        <w:rPr>
          <w:rFonts w:ascii="Times New Roman" w:eastAsia="Times New Roman" w:hAnsi="Times New Roman" w:cs="Times New Roman"/>
          <w:sz w:val="24"/>
          <w:szCs w:val="24"/>
          <w:lang w:eastAsia="ru-RU"/>
        </w:rPr>
        <w:t xml:space="preserve">В) </w:t>
      </w:r>
      <w:r w:rsidR="00376331">
        <w:rPr>
          <w:rFonts w:ascii="Times New Roman" w:eastAsia="Times New Roman" w:hAnsi="Times New Roman" w:cs="Times New Roman"/>
          <w:sz w:val="24"/>
          <w:szCs w:val="24"/>
          <w:lang w:eastAsia="ru-RU"/>
        </w:rPr>
        <w:t>заниматься спортом, танцами, играть в ансамбле, петь в хоре, участвовать в спектаклях и концертах, путешествовать с друзьями, ходить с компаний в кино.</w:t>
      </w:r>
    </w:p>
    <w:p w:rsidR="00963A3F" w:rsidRPr="00963A3F" w:rsidRDefault="00963A3F" w:rsidP="00963A3F">
      <w:pPr>
        <w:spacing w:before="100" w:beforeAutospacing="1" w:after="100" w:afterAutospacing="1" w:line="240" w:lineRule="auto"/>
        <w:rPr>
          <w:ins w:id="0" w:author="Unknown"/>
          <w:rFonts w:ascii="Times New Roman" w:eastAsia="Times New Roman" w:hAnsi="Times New Roman" w:cs="Times New Roman"/>
          <w:szCs w:val="24"/>
          <w:lang w:eastAsia="ru-RU"/>
        </w:rPr>
      </w:pPr>
      <w:ins w:id="1" w:author="Unknown">
        <w:r w:rsidRPr="00963A3F">
          <w:rPr>
            <w:rFonts w:ascii="Times New Roman" w:eastAsia="Times New Roman" w:hAnsi="Times New Roman" w:cs="Times New Roman"/>
            <w:szCs w:val="24"/>
            <w:lang w:eastAsia="ru-RU"/>
          </w:rPr>
          <w:t>Подсчитайте количество набранных баллов, учитывая, что ответы на вопрос с буквой «а» оцениваются 1 баллом, «б» - 2, «в» - 3 баллами.</w:t>
        </w:r>
      </w:ins>
    </w:p>
    <w:p w:rsidR="00963A3F" w:rsidRPr="00963A3F" w:rsidRDefault="00963A3F" w:rsidP="00963A3F">
      <w:pPr>
        <w:spacing w:before="100" w:beforeAutospacing="1" w:after="100" w:afterAutospacing="1" w:line="240" w:lineRule="auto"/>
        <w:rPr>
          <w:ins w:id="2" w:author="Unknown"/>
          <w:rFonts w:ascii="Times New Roman" w:eastAsia="Times New Roman" w:hAnsi="Times New Roman" w:cs="Times New Roman"/>
          <w:szCs w:val="24"/>
          <w:lang w:eastAsia="ru-RU"/>
        </w:rPr>
      </w:pPr>
      <w:ins w:id="3" w:author="Unknown">
        <w:r w:rsidRPr="00963A3F">
          <w:rPr>
            <w:rFonts w:ascii="Times New Roman" w:eastAsia="Times New Roman" w:hAnsi="Times New Roman" w:cs="Times New Roman"/>
            <w:szCs w:val="24"/>
            <w:lang w:eastAsia="ru-RU"/>
          </w:rPr>
          <w:t xml:space="preserve">Если вы набрали от 5 до 8 баллов - советуем подумать о профессии, где вам не придётся общаться с большим числом людей (продавец, учитель, журналист и психолог в данном случае не очень подходят). Зато исследовательская деятельность или работа в </w:t>
        </w:r>
        <w:proofErr w:type="spellStart"/>
        <w:r w:rsidRPr="00963A3F">
          <w:rPr>
            <w:rFonts w:ascii="Times New Roman" w:eastAsia="Times New Roman" w:hAnsi="Times New Roman" w:cs="Times New Roman"/>
            <w:szCs w:val="24"/>
            <w:lang w:eastAsia="ru-RU"/>
          </w:rPr>
          <w:t>охотохозяйстве</w:t>
        </w:r>
        <w:proofErr w:type="spellEnd"/>
        <w:r w:rsidRPr="00963A3F">
          <w:rPr>
            <w:rFonts w:ascii="Times New Roman" w:eastAsia="Times New Roman" w:hAnsi="Times New Roman" w:cs="Times New Roman"/>
            <w:szCs w:val="24"/>
            <w:lang w:eastAsia="ru-RU"/>
          </w:rPr>
          <w:t>, лесничестве, зверопитомнике или на собственной ферме, специальность программиста, слесаря или токаря, профессия бухгалтера, оператора ЭВМ вполне будут приемлемы для вас, поскольку ваши ответы показывают, что вы цените тишину, не любите шумных, незнакомых компаний. Вы чуть-чуть стеснительны и замкнуты, встречи с незнакомыми людьми вам доставляют беспокойство.</w:t>
        </w:r>
      </w:ins>
    </w:p>
    <w:p w:rsidR="00963A3F" w:rsidRPr="00963A3F" w:rsidRDefault="00963A3F" w:rsidP="00963A3F">
      <w:pPr>
        <w:spacing w:before="100" w:beforeAutospacing="1" w:after="100" w:afterAutospacing="1" w:line="240" w:lineRule="auto"/>
        <w:rPr>
          <w:ins w:id="4" w:author="Unknown"/>
          <w:rFonts w:ascii="Times New Roman" w:eastAsia="Times New Roman" w:hAnsi="Times New Roman" w:cs="Times New Roman"/>
          <w:szCs w:val="24"/>
          <w:lang w:eastAsia="ru-RU"/>
        </w:rPr>
      </w:pPr>
      <w:ins w:id="5" w:author="Unknown">
        <w:r w:rsidRPr="00963A3F">
          <w:rPr>
            <w:rFonts w:ascii="Times New Roman" w:eastAsia="Times New Roman" w:hAnsi="Times New Roman" w:cs="Times New Roman"/>
            <w:szCs w:val="24"/>
            <w:lang w:eastAsia="ru-RU"/>
          </w:rPr>
          <w:t>Если вы чаще ставили галочки возле буквы «б» и набрали от 8 до 12 очков, то считайте - вам крупно повезло. Вы относитесь к людям, которым не страшно одиночество и которые прекрасно чувствуют себя в любой компании. Вы не боитесь новых знакомств и спокойно обходитесь без общения длительное время. Выбор профессии здесь практически не ограничен!</w:t>
        </w:r>
      </w:ins>
    </w:p>
    <w:p w:rsidR="00963A3F" w:rsidRPr="00963A3F" w:rsidRDefault="00963A3F" w:rsidP="00963A3F">
      <w:pPr>
        <w:spacing w:before="100" w:beforeAutospacing="1" w:after="100" w:afterAutospacing="1" w:line="240" w:lineRule="auto"/>
        <w:rPr>
          <w:ins w:id="6" w:author="Unknown"/>
          <w:rFonts w:ascii="Times New Roman" w:eastAsia="Times New Roman" w:hAnsi="Times New Roman" w:cs="Times New Roman"/>
          <w:szCs w:val="24"/>
          <w:lang w:eastAsia="ru-RU"/>
        </w:rPr>
      </w:pPr>
      <w:ins w:id="7" w:author="Unknown">
        <w:r w:rsidRPr="00963A3F">
          <w:rPr>
            <w:rFonts w:ascii="Times New Roman" w:eastAsia="Times New Roman" w:hAnsi="Times New Roman" w:cs="Times New Roman"/>
            <w:szCs w:val="24"/>
            <w:lang w:eastAsia="ru-RU"/>
          </w:rPr>
          <w:t>Ну а если в вашем активе от 12 до 15 очков, снова задумайтесь над выбором: стоит ли вам, человеку общительному, легко вступающему в контакт, отказываться от возможности иметь интересную профессию менеджера, агента по рекламе, коммерческого директора, продавца, дилера, учителя, брокера или тренера? В вас огромный потенциал энергии и сил, которых хватит для работы с большой аудиторией и коллективом коллег. Вам будет тесно в маленькой лаборатории или у конвейера, охотничьем хозяйстве или мастерской.</w:t>
        </w:r>
      </w:ins>
    </w:p>
    <w:p w:rsidR="00963A3F" w:rsidRDefault="00963A3F" w:rsidP="006361A7">
      <w:pPr>
        <w:spacing w:after="0" w:line="240" w:lineRule="atLeast"/>
        <w:rPr>
          <w:rFonts w:ascii="Times New Roman" w:eastAsia="Times New Roman" w:hAnsi="Times New Roman" w:cs="Times New Roman"/>
          <w:sz w:val="24"/>
          <w:szCs w:val="24"/>
          <w:lang w:eastAsia="ru-RU"/>
        </w:rPr>
      </w:pPr>
    </w:p>
    <w:p w:rsidR="00963A3F" w:rsidRDefault="00963A3F" w:rsidP="006361A7">
      <w:pPr>
        <w:spacing w:after="0" w:line="240" w:lineRule="atLeast"/>
        <w:rPr>
          <w:rFonts w:ascii="Times New Roman" w:eastAsia="Times New Roman" w:hAnsi="Times New Roman" w:cs="Times New Roman"/>
          <w:sz w:val="24"/>
          <w:szCs w:val="24"/>
          <w:lang w:eastAsia="ru-RU"/>
        </w:rPr>
      </w:pPr>
    </w:p>
    <w:p w:rsidR="00963A3F" w:rsidRDefault="00963A3F" w:rsidP="006361A7">
      <w:pPr>
        <w:spacing w:after="0" w:line="240" w:lineRule="atLeast"/>
        <w:rPr>
          <w:rFonts w:ascii="Times New Roman" w:eastAsia="Times New Roman" w:hAnsi="Times New Roman" w:cs="Times New Roman"/>
          <w:sz w:val="24"/>
          <w:szCs w:val="24"/>
          <w:lang w:eastAsia="ru-RU"/>
        </w:rPr>
      </w:pPr>
    </w:p>
    <w:p w:rsidR="00963A3F" w:rsidRDefault="00963A3F" w:rsidP="006361A7">
      <w:pPr>
        <w:spacing w:after="0" w:line="240" w:lineRule="atLeast"/>
        <w:rPr>
          <w:rFonts w:ascii="Times New Roman" w:eastAsia="Times New Roman" w:hAnsi="Times New Roman" w:cs="Times New Roman"/>
          <w:sz w:val="24"/>
          <w:szCs w:val="24"/>
          <w:lang w:eastAsia="ru-RU"/>
        </w:rPr>
      </w:pPr>
    </w:p>
    <w:p w:rsidR="00963A3F" w:rsidRDefault="00963A3F" w:rsidP="006361A7">
      <w:pPr>
        <w:spacing w:after="0" w:line="240" w:lineRule="atLeast"/>
        <w:rPr>
          <w:rFonts w:ascii="Times New Roman" w:eastAsia="Times New Roman" w:hAnsi="Times New Roman" w:cs="Times New Roman"/>
          <w:sz w:val="24"/>
          <w:szCs w:val="24"/>
          <w:lang w:eastAsia="ru-RU"/>
        </w:rPr>
      </w:pPr>
    </w:p>
    <w:p w:rsidR="00963A3F" w:rsidRDefault="00963A3F" w:rsidP="006361A7">
      <w:pPr>
        <w:spacing w:after="0" w:line="240" w:lineRule="atLeast"/>
        <w:rPr>
          <w:rFonts w:ascii="Times New Roman" w:eastAsia="Times New Roman" w:hAnsi="Times New Roman" w:cs="Times New Roman"/>
          <w:sz w:val="24"/>
          <w:szCs w:val="24"/>
          <w:lang w:eastAsia="ru-RU"/>
        </w:rPr>
      </w:pPr>
    </w:p>
    <w:p w:rsidR="00963A3F" w:rsidRDefault="00963A3F" w:rsidP="006361A7">
      <w:pPr>
        <w:spacing w:after="0" w:line="240" w:lineRule="atLeast"/>
        <w:rPr>
          <w:rFonts w:ascii="Times New Roman" w:eastAsia="Times New Roman" w:hAnsi="Times New Roman" w:cs="Times New Roman"/>
          <w:sz w:val="24"/>
          <w:szCs w:val="24"/>
          <w:lang w:eastAsia="ru-RU"/>
        </w:rPr>
      </w:pPr>
    </w:p>
    <w:p w:rsidR="00963A3F" w:rsidRPr="006361A7" w:rsidRDefault="00963A3F" w:rsidP="006361A7">
      <w:pPr>
        <w:spacing w:after="0" w:line="240" w:lineRule="atLeast"/>
        <w:rPr>
          <w:rFonts w:ascii="Times New Roman" w:eastAsia="Times New Roman" w:hAnsi="Times New Roman" w:cs="Times New Roman"/>
          <w:sz w:val="24"/>
          <w:szCs w:val="24"/>
          <w:lang w:eastAsia="ru-RU"/>
        </w:rPr>
      </w:pPr>
    </w:p>
    <w:p w:rsidR="00024446" w:rsidRDefault="00024446"/>
    <w:sectPr w:rsidR="00024446" w:rsidSect="00376331">
      <w:pgSz w:w="11906" w:h="16838"/>
      <w:pgMar w:top="568" w:right="566" w:bottom="28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D7A04"/>
    <w:multiLevelType w:val="hybridMultilevel"/>
    <w:tmpl w:val="B3182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DE1D4A"/>
    <w:multiLevelType w:val="hybridMultilevel"/>
    <w:tmpl w:val="B3182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61A7"/>
    <w:rsid w:val="00024446"/>
    <w:rsid w:val="00376331"/>
    <w:rsid w:val="006361A7"/>
    <w:rsid w:val="00963A3F"/>
    <w:rsid w:val="00DD24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1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61A7"/>
    <w:pPr>
      <w:ind w:left="720"/>
      <w:contextualSpacing/>
    </w:pPr>
  </w:style>
</w:styles>
</file>

<file path=word/webSettings.xml><?xml version="1.0" encoding="utf-8"?>
<w:webSettings xmlns:r="http://schemas.openxmlformats.org/officeDocument/2006/relationships" xmlns:w="http://schemas.openxmlformats.org/wordprocessingml/2006/main">
  <w:divs>
    <w:div w:id="211655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410</Words>
  <Characters>2343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2012-01-15T12:58:00Z</dcterms:created>
  <dcterms:modified xsi:type="dcterms:W3CDTF">2012-01-17T16:03:00Z</dcterms:modified>
</cp:coreProperties>
</file>